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r w:rsidRPr="00CA75AC">
        <w:rPr>
          <w:rFonts w:ascii="Times New Roman" w:hAnsi="Times New Roman" w:cs="Times New Roman"/>
          <w:sz w:val="24"/>
          <w:szCs w:val="24"/>
        </w:rPr>
        <w:t>Jeremy Spaeder</w:t>
      </w:r>
    </w:p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r w:rsidRPr="00CA75AC">
        <w:rPr>
          <w:rFonts w:ascii="Times New Roman" w:hAnsi="Times New Roman" w:cs="Times New Roman"/>
          <w:sz w:val="24"/>
          <w:szCs w:val="24"/>
        </w:rPr>
        <w:t>AP English Literature and Composition</w:t>
      </w:r>
    </w:p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r w:rsidRPr="00CA75AC">
        <w:rPr>
          <w:rFonts w:ascii="Times New Roman" w:hAnsi="Times New Roman" w:cs="Times New Roman"/>
          <w:sz w:val="24"/>
          <w:szCs w:val="24"/>
        </w:rPr>
        <w:t>Mr. Lane – Period 4</w:t>
      </w:r>
    </w:p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r w:rsidRPr="00CA75AC">
        <w:rPr>
          <w:rFonts w:ascii="Times New Roman" w:hAnsi="Times New Roman" w:cs="Times New Roman"/>
          <w:sz w:val="24"/>
          <w:szCs w:val="24"/>
        </w:rPr>
        <w:t>January 5, 2010</w:t>
      </w:r>
    </w:p>
    <w:p w:rsidR="00CA75AC" w:rsidRDefault="00CA75AC" w:rsidP="00CA75A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5AC"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297650" w:rsidRDefault="00A73982" w:rsidP="00CA75A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5.2 Independent Clauses</w:t>
      </w:r>
    </w:p>
    <w:p w:rsidR="00297650" w:rsidRDefault="00CA75AC" w:rsidP="00CA7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Sentence:</w:t>
      </w:r>
      <w:r w:rsidR="00CB4B7F">
        <w:rPr>
          <w:rFonts w:ascii="Times New Roman" w:hAnsi="Times New Roman" w:cs="Times New Roman"/>
          <w:sz w:val="24"/>
          <w:szCs w:val="24"/>
        </w:rPr>
        <w:t xml:space="preserve"> </w:t>
      </w:r>
      <w:r w:rsidR="00A73982">
        <w:rPr>
          <w:rFonts w:ascii="Times New Roman" w:hAnsi="Times New Roman" w:cs="Times New Roman"/>
          <w:sz w:val="24"/>
          <w:szCs w:val="24"/>
        </w:rPr>
        <w:t>The words don’t completely sound equivalent to one another</w:t>
      </w:r>
      <w:commentRangeStart w:id="0"/>
      <w:r w:rsidR="00A73982">
        <w:rPr>
          <w:rFonts w:ascii="Times New Roman" w:hAnsi="Times New Roman" w:cs="Times New Roman"/>
          <w:sz w:val="24"/>
          <w:szCs w:val="24"/>
        </w:rPr>
        <w:t xml:space="preserve">, however </w:t>
      </w:r>
      <w:commentRangeEnd w:id="0"/>
      <w:r w:rsidR="00A73982">
        <w:rPr>
          <w:rStyle w:val="CommentReference"/>
        </w:rPr>
        <w:commentReference w:id="0"/>
      </w:r>
      <w:r w:rsidR="00A73982">
        <w:rPr>
          <w:rFonts w:ascii="Times New Roman" w:hAnsi="Times New Roman" w:cs="Times New Roman"/>
          <w:sz w:val="24"/>
          <w:szCs w:val="24"/>
        </w:rPr>
        <w:t xml:space="preserve">the final consonant sounds have similar sounds, </w:t>
      </w:r>
      <w:commentRangeStart w:id="1"/>
      <w:proofErr w:type="gramStart"/>
      <w:r w:rsidR="00A73982">
        <w:rPr>
          <w:rFonts w:ascii="Times New Roman" w:hAnsi="Times New Roman" w:cs="Times New Roman"/>
          <w:sz w:val="24"/>
          <w:szCs w:val="24"/>
        </w:rPr>
        <w:t>thus</w:t>
      </w:r>
      <w:proofErr w:type="gramEnd"/>
      <w:r w:rsidR="00A73982">
        <w:rPr>
          <w:rFonts w:ascii="Times New Roman" w:hAnsi="Times New Roman" w:cs="Times New Roman"/>
          <w:sz w:val="24"/>
          <w:szCs w:val="24"/>
        </w:rPr>
        <w:t xml:space="preserve"> consonance strikes again</w:t>
      </w:r>
      <w:commentRangeEnd w:id="1"/>
      <w:r w:rsidR="00A73982">
        <w:rPr>
          <w:rStyle w:val="CommentReference"/>
        </w:rPr>
        <w:commentReference w:id="1"/>
      </w:r>
    </w:p>
    <w:p w:rsidR="00297650" w:rsidRDefault="00CA75AC" w:rsidP="00CA7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Explanation:</w:t>
      </w:r>
      <w:r w:rsidR="00CB4B7F">
        <w:rPr>
          <w:rFonts w:ascii="Times New Roman" w:hAnsi="Times New Roman" w:cs="Times New Roman"/>
          <w:sz w:val="24"/>
          <w:szCs w:val="24"/>
        </w:rPr>
        <w:t xml:space="preserve"> </w:t>
      </w:r>
      <w:r w:rsidR="00A73982">
        <w:rPr>
          <w:rFonts w:ascii="Times New Roman" w:hAnsi="Times New Roman" w:cs="Times New Roman"/>
          <w:sz w:val="24"/>
          <w:szCs w:val="24"/>
        </w:rPr>
        <w:t xml:space="preserve">Only use a comma before a coordinating conjunction when it joins an independent clause. I got my information from </w:t>
      </w:r>
      <w:r w:rsidR="00A73982" w:rsidRPr="00A73982">
        <w:rPr>
          <w:rFonts w:ascii="Times New Roman" w:hAnsi="Times New Roman" w:cs="Times New Roman"/>
          <w:i/>
          <w:sz w:val="24"/>
          <w:szCs w:val="24"/>
        </w:rPr>
        <w:t>Holt Handbook</w:t>
      </w:r>
      <w:r w:rsidR="00A73982">
        <w:rPr>
          <w:rFonts w:ascii="Times New Roman" w:hAnsi="Times New Roman" w:cs="Times New Roman"/>
          <w:sz w:val="24"/>
          <w:szCs w:val="24"/>
        </w:rPr>
        <w:t xml:space="preserve"> on page 336.</w:t>
      </w:r>
    </w:p>
    <w:p w:rsidR="00297650" w:rsidRDefault="00CA75AC" w:rsidP="00CA7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Revised Example:</w:t>
      </w:r>
      <w:r w:rsidR="00CB4B7F">
        <w:rPr>
          <w:rFonts w:ascii="Times New Roman" w:hAnsi="Times New Roman" w:cs="Times New Roman"/>
          <w:sz w:val="24"/>
          <w:szCs w:val="24"/>
        </w:rPr>
        <w:t xml:space="preserve"> </w:t>
      </w:r>
      <w:r w:rsidR="00A73982">
        <w:rPr>
          <w:rFonts w:ascii="Times New Roman" w:hAnsi="Times New Roman" w:cs="Times New Roman"/>
          <w:sz w:val="24"/>
          <w:szCs w:val="24"/>
        </w:rPr>
        <w:t xml:space="preserve">The words don’t completely sound equivalent to one </w:t>
      </w:r>
      <w:r w:rsidR="00A73982" w:rsidRPr="00A73982">
        <w:rPr>
          <w:rFonts w:ascii="Times New Roman" w:hAnsi="Times New Roman" w:cs="Times New Roman"/>
          <w:sz w:val="24"/>
          <w:szCs w:val="24"/>
          <w:highlight w:val="green"/>
        </w:rPr>
        <w:t>another</w:t>
      </w:r>
      <w:ins w:id="2" w:author=" M. Lane" w:date="2010-01-11T06:28:00Z">
        <w:r w:rsidR="00271054">
          <w:rPr>
            <w:rFonts w:ascii="Times New Roman" w:hAnsi="Times New Roman" w:cs="Times New Roman"/>
            <w:sz w:val="24"/>
            <w:szCs w:val="24"/>
            <w:highlight w:val="green"/>
          </w:rPr>
          <w:t>;</w:t>
        </w:r>
      </w:ins>
      <w:r w:rsidR="00A73982" w:rsidRPr="00A73982">
        <w:rPr>
          <w:rFonts w:ascii="Times New Roman" w:hAnsi="Times New Roman" w:cs="Times New Roman"/>
          <w:sz w:val="24"/>
          <w:szCs w:val="24"/>
          <w:highlight w:val="green"/>
        </w:rPr>
        <w:t xml:space="preserve"> however</w:t>
      </w:r>
      <w:ins w:id="3" w:author=" M. Lane" w:date="2010-01-11T06:28:00Z">
        <w:r w:rsidR="00271054">
          <w:rPr>
            <w:rFonts w:ascii="Times New Roman" w:hAnsi="Times New Roman" w:cs="Times New Roman"/>
            <w:sz w:val="24"/>
            <w:szCs w:val="24"/>
          </w:rPr>
          <w:t>,</w:t>
        </w:r>
      </w:ins>
      <w:r w:rsidR="00A73982">
        <w:rPr>
          <w:rFonts w:ascii="Times New Roman" w:hAnsi="Times New Roman" w:cs="Times New Roman"/>
          <w:sz w:val="24"/>
          <w:szCs w:val="24"/>
        </w:rPr>
        <w:t xml:space="preserve"> the final consonant sounds have similar sounds, thus consonance </w:t>
      </w:r>
      <w:r w:rsidR="00A73982" w:rsidRPr="00A73982">
        <w:rPr>
          <w:rFonts w:ascii="Times New Roman" w:hAnsi="Times New Roman" w:cs="Times New Roman"/>
          <w:sz w:val="24"/>
          <w:szCs w:val="24"/>
          <w:highlight w:val="green"/>
        </w:rPr>
        <w:t>comes into play again.</w:t>
      </w:r>
    </w:p>
    <w:p w:rsidR="00CA75AC" w:rsidRPr="00CA75AC" w:rsidRDefault="00CA75AC" w:rsidP="00CA7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</w:t>
      </w:r>
      <w:r w:rsidR="00A73982">
        <w:rPr>
          <w:rFonts w:ascii="Times New Roman" w:hAnsi="Times New Roman" w:cs="Times New Roman"/>
          <w:sz w:val="24"/>
          <w:szCs w:val="24"/>
        </w:rPr>
        <w:t xml:space="preserve"> The sky looks clear, yet rain has been forecast.</w:t>
      </w:r>
    </w:p>
    <w:sectPr w:rsidR="00CA75AC" w:rsidRPr="00CA75AC" w:rsidSect="00CC1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" w:date="2010-01-10T21:16:00Z" w:initials="MSOffice">
    <w:p w:rsidR="00A73982" w:rsidRDefault="00A73982" w:rsidP="00A73982">
      <w:pPr>
        <w:pStyle w:val="CommentText"/>
      </w:pPr>
      <w:r>
        <w:rPr>
          <w:rStyle w:val="CommentReference"/>
        </w:rPr>
        <w:annotationRef/>
      </w:r>
      <w:r>
        <w:t>5.2</w:t>
      </w:r>
    </w:p>
  </w:comment>
  <w:comment w:id="1" w:author=" " w:date="2010-01-10T21:16:00Z" w:initials="MSOffice">
    <w:p w:rsidR="00A73982" w:rsidRDefault="00A73982" w:rsidP="00A73982">
      <w:pPr>
        <w:pStyle w:val="CommentText"/>
      </w:pPr>
      <w:r>
        <w:rPr>
          <w:rStyle w:val="CommentReference"/>
        </w:rPr>
        <w:annotationRef/>
      </w:r>
      <w:r>
        <w:t>This makes it sound a bit like a superhero’s enemy.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trackRevisions/>
  <w:defaultTabStop w:val="720"/>
  <w:characterSpacingControl w:val="doNotCompress"/>
  <w:compat/>
  <w:rsids>
    <w:rsidRoot w:val="00CA75AC"/>
    <w:rsid w:val="0019769F"/>
    <w:rsid w:val="00271054"/>
    <w:rsid w:val="00297650"/>
    <w:rsid w:val="00402CCC"/>
    <w:rsid w:val="005F7E1D"/>
    <w:rsid w:val="00A73982"/>
    <w:rsid w:val="00AA475A"/>
    <w:rsid w:val="00CA75AC"/>
    <w:rsid w:val="00CB4B7F"/>
    <w:rsid w:val="00CC1888"/>
    <w:rsid w:val="00E6137D"/>
    <w:rsid w:val="00FC1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8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B4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4B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4B7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B7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Jebby</dc:creator>
  <cp:lastModifiedBy> M. Lane</cp:lastModifiedBy>
  <cp:revision>2</cp:revision>
  <dcterms:created xsi:type="dcterms:W3CDTF">2010-01-11T11:29:00Z</dcterms:created>
  <dcterms:modified xsi:type="dcterms:W3CDTF">2010-01-11T11:29:00Z</dcterms:modified>
</cp:coreProperties>
</file>